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5A0EFD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CD737E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</w:tr>
      <w:tr w:rsidR="00AA0C99" w:rsidRPr="00FF3B64" w:rsidTr="005A0EFD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3A77D5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5A0EFD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C32F1F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Učenje je hobi 2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3A77D5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2/2</w:t>
            </w:r>
          </w:p>
        </w:tc>
      </w:tr>
      <w:tr w:rsidR="00AA0C99" w:rsidRPr="00FF3B64" w:rsidTr="005A0EFD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3A77D5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Učiti kako učiti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5A0EFD">
        <w:tc>
          <w:tcPr>
            <w:tcW w:w="9776" w:type="dxa"/>
            <w:gridSpan w:val="4"/>
            <w:shd w:val="clear" w:color="auto" w:fill="E0C1FF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30591D" w:rsidRPr="00A24EF6" w:rsidRDefault="0030591D" w:rsidP="0030591D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000000"/>
              </w:rPr>
            </w:pPr>
            <w:r w:rsidRPr="00A24EF6">
              <w:rPr>
                <w:color w:val="000000"/>
              </w:rPr>
              <w:t>uku C.3.1. Vrijednost učenja. Učenik može objasniti vrijednost učenja za svoj život.</w:t>
            </w:r>
          </w:p>
          <w:p w:rsidR="0030591D" w:rsidRPr="00A24EF6" w:rsidRDefault="0030591D" w:rsidP="0030591D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000000"/>
              </w:rPr>
            </w:pPr>
            <w:r w:rsidRPr="00A24EF6">
              <w:rPr>
                <w:color w:val="000000"/>
              </w:rPr>
              <w:t>uku C.3.3. Interes. Učenik iskazuje interes za različita područja, preuzima odgovornost za svoje učenje i ustraje u učenju.</w:t>
            </w:r>
          </w:p>
          <w:p w:rsidR="0030591D" w:rsidRPr="00A24EF6" w:rsidRDefault="0030591D" w:rsidP="0030591D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</w:pPr>
            <w:r w:rsidRPr="00A24EF6">
              <w:t>uku C.3.4. Emocije. Učenik se koristi ugodnim emocijama i raspoloženjima tako da potiču učenje i kontrolira neugodne emocije i raspoloženja tako da ga ne ometaju u učenju.</w:t>
            </w:r>
          </w:p>
          <w:p w:rsidR="0030591D" w:rsidRPr="00A24EF6" w:rsidRDefault="0030591D" w:rsidP="0030591D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EF6">
              <w:rPr>
                <w:rFonts w:ascii="Times New Roman" w:eastAsia="Times New Roman" w:hAnsi="Times New Roman" w:cs="Times New Roman"/>
                <w:sz w:val="24"/>
                <w:szCs w:val="24"/>
              </w:rPr>
              <w:t>osr A 3.1. Razvija sliku o sebi.</w:t>
            </w:r>
          </w:p>
          <w:p w:rsidR="005462F0" w:rsidDel="00AA3F83" w:rsidRDefault="0030591D" w:rsidP="0030591D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del w:id="0" w:author="sk-mpovalec" w:date="2021-09-16T08:38:00Z"/>
                <w:color w:val="231F20"/>
                <w:sz w:val="22"/>
                <w:szCs w:val="22"/>
              </w:rPr>
            </w:pPr>
            <w:r w:rsidRPr="00A24EF6">
              <w:t>osr A 3.3. Razvija osobne potencijale.</w:t>
            </w:r>
          </w:p>
          <w:p w:rsidR="00AA0C99" w:rsidRPr="00BE6E03" w:rsidRDefault="00AA0C99" w:rsidP="00AA3F83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pPrChange w:id="1" w:author="sk-mpovalec" w:date="2021-09-16T08:38:00Z">
                <w:pPr>
                  <w:spacing w:after="0" w:line="360" w:lineRule="auto"/>
                  <w:textAlignment w:val="baseline"/>
                </w:pPr>
              </w:pPrChange>
            </w:pPr>
          </w:p>
        </w:tc>
      </w:tr>
      <w:tr w:rsidR="00AA0C99" w:rsidRPr="00FF3B64" w:rsidTr="005A0EFD">
        <w:tc>
          <w:tcPr>
            <w:tcW w:w="2525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" w:name="_GoBack" w:colFirst="0" w:colLast="0"/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30591D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hobi</w:t>
            </w:r>
            <w:r w:rsidRPr="0030591D">
              <w:rPr>
                <w:rFonts w:ascii="Times New Roman" w:eastAsia="Times New Roman" w:hAnsi="Times New Roman" w:cs="Times New Roman"/>
                <w:sz w:val="24"/>
                <w:szCs w:val="24"/>
              </w:rPr>
              <w:t>, učiti kako učiti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interesi, školske obaveze, usmeno izlaganje, ugodne emocije</w:t>
            </w:r>
          </w:p>
        </w:tc>
      </w:tr>
      <w:tr w:rsidR="00AA0C99" w:rsidRPr="00FF3B64" w:rsidTr="005A0EFD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30591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izlazne kartice (Prilog 1), krede različitih boja</w:t>
            </w:r>
          </w:p>
        </w:tc>
      </w:tr>
      <w:tr w:rsidR="00AA0C99" w:rsidRPr="00FF3B64" w:rsidTr="005A0EFD">
        <w:tc>
          <w:tcPr>
            <w:tcW w:w="9776" w:type="dxa"/>
            <w:gridSpan w:val="4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bookmarkEnd w:id="2"/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00000" w:rsidRDefault="003A77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:rsidR="00000000" w:rsidDel="00AA3F83" w:rsidRDefault="008A5F59">
            <w:pPr>
              <w:spacing w:after="0" w:line="360" w:lineRule="auto"/>
              <w:jc w:val="both"/>
              <w:rPr>
                <w:del w:id="3" w:author="sk-mpovalec" w:date="2021-09-16T08:38:00Z"/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5F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Prisjećaju se prethodnog sata. Razgovaraju o hobijima, interesima i upisima u srednje škole. </w:t>
            </w:r>
          </w:p>
          <w:p w:rsidR="00000000" w:rsidRDefault="00C27A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00000" w:rsidRDefault="003A77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Središnji dio </w:t>
            </w:r>
          </w:p>
          <w:p w:rsidR="00000000" w:rsidRDefault="008A5F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5F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odabire nekoliko učenika koji će u korelaciji s drugim predmetima prezentirati svoje hobije. </w:t>
            </w:r>
            <w:r w:rsidR="003A77D5" w:rsidRPr="00C85B3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Za ovu aktivnost predviđeno je 35 minuta. </w:t>
            </w:r>
          </w:p>
          <w:p w:rsidR="00000000" w:rsidDel="00AA3F83" w:rsidRDefault="008A5F59">
            <w:pPr>
              <w:spacing w:after="0" w:line="360" w:lineRule="auto"/>
              <w:jc w:val="both"/>
              <w:rPr>
                <w:del w:id="4" w:author="sk-mpovalec" w:date="2021-09-16T08:38:00Z"/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5F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Prilikom prezentacije učenika poticati učenike na postavljanje pitanja </w:t>
            </w:r>
            <w:r w:rsidR="003A77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učeniku izlagaču. Potaknuti učenika izlagača ukoliko je to moguće da neke dijelove svog izlaganja istakne zapisivanjem na ploči. Interakcijom sa razrednim kolegama i slično.</w:t>
            </w:r>
            <w:del w:id="5" w:author="sk-mpovalec" w:date="2021-09-16T08:37:00Z">
              <w:r w:rsidR="003A77D5" w:rsidDel="00AA3F8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 xml:space="preserve">  </w:delText>
              </w:r>
            </w:del>
            <w:ins w:id="6" w:author="sk-mpovalec" w:date="2021-09-16T08:37:00Z">
              <w:r w:rsidR="00AA3F8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 xml:space="preserve"> </w:t>
              </w:r>
            </w:ins>
            <w:r w:rsidR="003A77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</w:t>
            </w:r>
            <w:r w:rsidRPr="008A5F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održati </w:t>
            </w:r>
            <w:r w:rsidR="003A77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 ohrabriti </w:t>
            </w:r>
            <w:r w:rsidRPr="008A5F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učenika pljeskom na kraju izlaganja. </w:t>
            </w:r>
          </w:p>
          <w:p w:rsidR="00000000" w:rsidRDefault="00C27A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3A77D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Završni dio </w:t>
            </w:r>
          </w:p>
          <w:p w:rsidR="00000000" w:rsidRDefault="008A5F5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5F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 završnom dijelu </w:t>
            </w:r>
            <w:r w:rsidR="006552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i učenici razgovaraju</w:t>
            </w:r>
            <w:r w:rsidR="003059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o njihovim planovima za upis u srednju školu. Razgovaraju o interesima i školskim postignućima. </w:t>
            </w:r>
          </w:p>
          <w:p w:rsidR="00000000" w:rsidRDefault="0030591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učenicima dijeli izlazne kartice (Prilog 1)</w:t>
            </w:r>
            <w:ins w:id="7" w:author="sk-mpovalec" w:date="2021-09-16T08:38:00Z">
              <w:r w:rsidR="00AA3F83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.</w:t>
              </w:r>
            </w:ins>
          </w:p>
          <w:p w:rsidR="00000000" w:rsidRDefault="008A5F59">
            <w:pPr>
              <w:spacing w:line="360" w:lineRule="auto"/>
              <w:jc w:val="both"/>
              <w:rPr>
                <w:bCs/>
              </w:rPr>
            </w:pPr>
            <w:r w:rsidRPr="008A5F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Najuspješnije plakate izlažu na razrednom pan</w:t>
            </w:r>
            <w:r w:rsidR="0030591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</w:t>
            </w:r>
            <w:r w:rsidRPr="008A5F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u. </w:t>
            </w:r>
          </w:p>
        </w:tc>
      </w:tr>
    </w:tbl>
    <w:p w:rsidR="000210F5" w:rsidRDefault="00C27A3E"/>
    <w:p w:rsidR="00AA0C99" w:rsidDel="00AA3F83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del w:id="8" w:author="sk-mpovalec" w:date="2021-09-16T08:38:00Z"/>
        </w:rPr>
      </w:pPr>
      <w:r>
        <w:br w:type="page"/>
      </w:r>
    </w:p>
    <w:p w:rsidR="00442C58" w:rsidRDefault="00AA0C99" w:rsidP="00AA3F83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  <w:pPrChange w:id="9" w:author="sk-mpovalec" w:date="2021-09-16T08:38:00Z">
          <w:pPr/>
        </w:pPrChange>
      </w:pPr>
      <w:r w:rsidRPr="00AA0C99">
        <w:rPr>
          <w:rFonts w:ascii="Times New Roman" w:hAnsi="Times New Roman" w:cs="Times New Roman"/>
          <w:b/>
          <w:sz w:val="24"/>
          <w:szCs w:val="24"/>
        </w:rPr>
        <w:t>Prilog</w:t>
      </w:r>
      <w:r w:rsidR="00810E10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6552A8" w:rsidRDefault="006552A8" w:rsidP="001470F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531"/>
        <w:gridCol w:w="4531"/>
      </w:tblGrid>
      <w:tr w:rsidR="006552A8" w:rsidTr="006552A8">
        <w:tc>
          <w:tcPr>
            <w:tcW w:w="4531" w:type="dxa"/>
          </w:tcPr>
          <w:p w:rsidR="00000000" w:rsidRDefault="008A5F59" w:rsidP="00AA3F83">
            <w:pPr>
              <w:spacing w:after="0" w:line="360" w:lineRule="auto"/>
              <w:jc w:val="left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pPrChange w:id="10" w:author="sk-mpovalec" w:date="2021-09-16T08:38:00Z">
                <w:pPr>
                  <w:spacing w:after="0" w:line="360" w:lineRule="auto"/>
                </w:pPr>
              </w:pPrChange>
            </w:pPr>
            <w:r w:rsidRPr="008A5F5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Smatraš li izlaganje o tebi poznatoj temi lakšom ili težom u odnosu na uobičajeni nastavni sadržaj? Obrazloži.</w:t>
            </w:r>
          </w:p>
        </w:tc>
        <w:tc>
          <w:tcPr>
            <w:tcW w:w="4531" w:type="dxa"/>
          </w:tcPr>
          <w:p w:rsidR="00000000" w:rsidRDefault="00C27A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</w:tr>
      <w:tr w:rsidR="006552A8" w:rsidTr="006552A8">
        <w:tc>
          <w:tcPr>
            <w:tcW w:w="4531" w:type="dxa"/>
          </w:tcPr>
          <w:p w:rsidR="00000000" w:rsidRDefault="008A5F59" w:rsidP="00AA3F83">
            <w:pPr>
              <w:spacing w:after="0" w:line="360" w:lineRule="auto"/>
              <w:jc w:val="left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pPrChange w:id="11" w:author="sk-mpovalec" w:date="2021-09-16T08:38:00Z">
                <w:pPr>
                  <w:spacing w:after="0" w:line="360" w:lineRule="auto"/>
                </w:pPr>
              </w:pPrChange>
            </w:pPr>
            <w:r w:rsidRPr="008A5F5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Istakni prednosti izlaganja o tebi poznatoj i bliskoj temi. </w:t>
            </w:r>
          </w:p>
        </w:tc>
        <w:tc>
          <w:tcPr>
            <w:tcW w:w="4531" w:type="dxa"/>
          </w:tcPr>
          <w:p w:rsidR="00000000" w:rsidRDefault="00C27A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:rsidR="00000000" w:rsidRDefault="00C27A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</w:tr>
      <w:tr w:rsidR="006552A8" w:rsidTr="006552A8">
        <w:tc>
          <w:tcPr>
            <w:tcW w:w="4531" w:type="dxa"/>
          </w:tcPr>
          <w:p w:rsidR="00000000" w:rsidRDefault="008A5F59" w:rsidP="00AA3F83">
            <w:pPr>
              <w:spacing w:after="0" w:line="360" w:lineRule="auto"/>
              <w:jc w:val="left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pPrChange w:id="12" w:author="sk-mpovalec" w:date="2021-09-16T08:38:00Z">
                <w:pPr>
                  <w:spacing w:after="0" w:line="360" w:lineRule="auto"/>
                </w:pPr>
              </w:pPrChange>
            </w:pPr>
            <w:r w:rsidRPr="008A5F5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Kako si se osjećao/osjećala prije izlaganja?</w:t>
            </w:r>
          </w:p>
        </w:tc>
        <w:tc>
          <w:tcPr>
            <w:tcW w:w="4531" w:type="dxa"/>
          </w:tcPr>
          <w:p w:rsidR="00000000" w:rsidRDefault="00C27A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:rsidR="00000000" w:rsidRDefault="00C27A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</w:tr>
      <w:tr w:rsidR="006552A8" w:rsidTr="006552A8">
        <w:tc>
          <w:tcPr>
            <w:tcW w:w="4531" w:type="dxa"/>
          </w:tcPr>
          <w:p w:rsidR="00000000" w:rsidRDefault="008A5F59" w:rsidP="00AA3F83">
            <w:pPr>
              <w:spacing w:after="0" w:line="360" w:lineRule="auto"/>
              <w:jc w:val="left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pPrChange w:id="13" w:author="sk-mpovalec" w:date="2021-09-16T08:38:00Z">
                <w:pPr>
                  <w:spacing w:after="0" w:line="360" w:lineRule="auto"/>
                </w:pPr>
              </w:pPrChange>
            </w:pPr>
            <w:r w:rsidRPr="008A5F5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Kako si se osjećao/osjećala za vrijeme izlaganja?</w:t>
            </w:r>
          </w:p>
        </w:tc>
        <w:tc>
          <w:tcPr>
            <w:tcW w:w="4531" w:type="dxa"/>
          </w:tcPr>
          <w:p w:rsidR="00000000" w:rsidRDefault="00C27A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:rsidR="00000000" w:rsidRDefault="00C27A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</w:tr>
      <w:tr w:rsidR="006552A8" w:rsidTr="006552A8">
        <w:tc>
          <w:tcPr>
            <w:tcW w:w="4531" w:type="dxa"/>
          </w:tcPr>
          <w:p w:rsidR="00000000" w:rsidRDefault="008A5F59" w:rsidP="00AA3F83">
            <w:pPr>
              <w:spacing w:after="0" w:line="360" w:lineRule="auto"/>
              <w:jc w:val="left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pPrChange w:id="14" w:author="sk-mpovalec" w:date="2021-09-16T08:38:00Z">
                <w:pPr>
                  <w:spacing w:after="0" w:line="360" w:lineRule="auto"/>
                </w:pPr>
              </w:pPrChange>
            </w:pPr>
            <w:r w:rsidRPr="008A5F59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Kako si se osjećao/osjećala nakon izlaganja?</w:t>
            </w:r>
          </w:p>
        </w:tc>
        <w:tc>
          <w:tcPr>
            <w:tcW w:w="4531" w:type="dxa"/>
          </w:tcPr>
          <w:p w:rsidR="00000000" w:rsidRDefault="00C27A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:rsidR="00000000" w:rsidRDefault="00C27A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</w:tr>
    </w:tbl>
    <w:p w:rsidR="0030591D" w:rsidRDefault="0030591D">
      <w:pPr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</w:pPr>
    </w:p>
    <w:p w:rsidR="0030591D" w:rsidRDefault="0030591D">
      <w:pPr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531"/>
        <w:gridCol w:w="4531"/>
      </w:tblGrid>
      <w:tr w:rsidR="0030591D" w:rsidTr="00A24EF6">
        <w:tc>
          <w:tcPr>
            <w:tcW w:w="4531" w:type="dxa"/>
          </w:tcPr>
          <w:p w:rsidR="0030591D" w:rsidRPr="00A24EF6" w:rsidRDefault="0030591D" w:rsidP="00AA3F83">
            <w:pPr>
              <w:spacing w:after="0" w:line="360" w:lineRule="auto"/>
              <w:jc w:val="left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pPrChange w:id="15" w:author="sk-mpovalec" w:date="2021-09-16T08:39:00Z">
                <w:pPr>
                  <w:spacing w:after="0" w:line="360" w:lineRule="auto"/>
                </w:pPr>
              </w:pPrChange>
            </w:pPr>
            <w:r w:rsidRPr="00A24EF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Smatraš li izlaganje o tebi poznatoj temi lakšom ili težom u odnosu na uobičajeni nastavni sadržaj? Obrazloži.</w:t>
            </w:r>
          </w:p>
        </w:tc>
        <w:tc>
          <w:tcPr>
            <w:tcW w:w="4531" w:type="dxa"/>
          </w:tcPr>
          <w:p w:rsidR="0030591D" w:rsidRDefault="0030591D" w:rsidP="00A24E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</w:tr>
      <w:tr w:rsidR="0030591D" w:rsidTr="00A24EF6">
        <w:tc>
          <w:tcPr>
            <w:tcW w:w="4531" w:type="dxa"/>
          </w:tcPr>
          <w:p w:rsidR="0030591D" w:rsidRPr="00A24EF6" w:rsidRDefault="0030591D" w:rsidP="00AA3F83">
            <w:pPr>
              <w:spacing w:after="0" w:line="360" w:lineRule="auto"/>
              <w:jc w:val="left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pPrChange w:id="16" w:author="sk-mpovalec" w:date="2021-09-16T08:39:00Z">
                <w:pPr>
                  <w:spacing w:after="0" w:line="360" w:lineRule="auto"/>
                </w:pPr>
              </w:pPrChange>
            </w:pPr>
            <w:r w:rsidRPr="00A24EF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Istakni prednosti izlaganja o tebi poznatoj i bliskoj temi. </w:t>
            </w:r>
          </w:p>
        </w:tc>
        <w:tc>
          <w:tcPr>
            <w:tcW w:w="4531" w:type="dxa"/>
          </w:tcPr>
          <w:p w:rsidR="0030591D" w:rsidRDefault="0030591D" w:rsidP="00A24E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:rsidR="0030591D" w:rsidRDefault="0030591D" w:rsidP="00A24E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</w:tr>
      <w:tr w:rsidR="0030591D" w:rsidTr="00A24EF6">
        <w:tc>
          <w:tcPr>
            <w:tcW w:w="4531" w:type="dxa"/>
          </w:tcPr>
          <w:p w:rsidR="0030591D" w:rsidRPr="00A24EF6" w:rsidRDefault="0030591D" w:rsidP="00AA3F83">
            <w:pPr>
              <w:spacing w:after="0" w:line="360" w:lineRule="auto"/>
              <w:jc w:val="left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pPrChange w:id="17" w:author="sk-mpovalec" w:date="2021-09-16T08:39:00Z">
                <w:pPr>
                  <w:spacing w:after="0" w:line="360" w:lineRule="auto"/>
                </w:pPr>
              </w:pPrChange>
            </w:pPr>
            <w:r w:rsidRPr="00A24EF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Kako si se osjećao/osjećala prije izlaganja?</w:t>
            </w:r>
          </w:p>
        </w:tc>
        <w:tc>
          <w:tcPr>
            <w:tcW w:w="4531" w:type="dxa"/>
          </w:tcPr>
          <w:p w:rsidR="0030591D" w:rsidRDefault="0030591D" w:rsidP="00A24E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:rsidR="0030591D" w:rsidRDefault="0030591D" w:rsidP="00A24E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</w:tr>
      <w:tr w:rsidR="0030591D" w:rsidTr="00A24EF6">
        <w:tc>
          <w:tcPr>
            <w:tcW w:w="4531" w:type="dxa"/>
          </w:tcPr>
          <w:p w:rsidR="0030591D" w:rsidRPr="00A24EF6" w:rsidRDefault="0030591D" w:rsidP="00AA3F83">
            <w:pPr>
              <w:spacing w:after="0" w:line="360" w:lineRule="auto"/>
              <w:jc w:val="left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pPrChange w:id="18" w:author="sk-mpovalec" w:date="2021-09-16T08:39:00Z">
                <w:pPr>
                  <w:spacing w:after="0" w:line="360" w:lineRule="auto"/>
                </w:pPr>
              </w:pPrChange>
            </w:pPr>
            <w:r w:rsidRPr="00A24EF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Kako si se osjećao/osjećala za vrijeme izlaganja?</w:t>
            </w:r>
          </w:p>
        </w:tc>
        <w:tc>
          <w:tcPr>
            <w:tcW w:w="4531" w:type="dxa"/>
          </w:tcPr>
          <w:p w:rsidR="0030591D" w:rsidRDefault="0030591D" w:rsidP="00A24E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:rsidR="0030591D" w:rsidRDefault="0030591D" w:rsidP="00A24E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</w:tr>
      <w:tr w:rsidR="0030591D" w:rsidTr="00A24EF6">
        <w:tc>
          <w:tcPr>
            <w:tcW w:w="4531" w:type="dxa"/>
          </w:tcPr>
          <w:p w:rsidR="0030591D" w:rsidRPr="00A24EF6" w:rsidRDefault="0030591D" w:rsidP="00AA3F83">
            <w:pPr>
              <w:spacing w:after="0" w:line="360" w:lineRule="auto"/>
              <w:jc w:val="left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pPrChange w:id="19" w:author="sk-mpovalec" w:date="2021-09-16T08:39:00Z">
                <w:pPr>
                  <w:spacing w:after="0" w:line="360" w:lineRule="auto"/>
                </w:pPr>
              </w:pPrChange>
            </w:pPr>
            <w:r w:rsidRPr="00A24EF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Kako si se osjećao/osjećala nakon izlaganja?</w:t>
            </w:r>
          </w:p>
        </w:tc>
        <w:tc>
          <w:tcPr>
            <w:tcW w:w="4531" w:type="dxa"/>
          </w:tcPr>
          <w:p w:rsidR="0030591D" w:rsidRDefault="0030591D" w:rsidP="00A24E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:rsidR="0030591D" w:rsidRDefault="0030591D" w:rsidP="00A24EF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</w:p>
        </w:tc>
      </w:tr>
    </w:tbl>
    <w:p w:rsidR="0030591D" w:rsidRPr="00E260E8" w:rsidRDefault="0030591D">
      <w:pPr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</w:pPr>
    </w:p>
    <w:p w:rsidR="00F170EF" w:rsidRPr="00F170EF" w:rsidRDefault="00F170EF">
      <w:pPr>
        <w:rPr>
          <w:rFonts w:ascii="Times New Roman" w:hAnsi="Times New Roman" w:cs="Times New Roman"/>
          <w:b/>
          <w:sz w:val="24"/>
          <w:szCs w:val="24"/>
        </w:rPr>
      </w:pPr>
    </w:p>
    <w:sectPr w:rsidR="00F170EF" w:rsidRPr="00F170EF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8741A"/>
    <w:multiLevelType w:val="hybridMultilevel"/>
    <w:tmpl w:val="17A0B31C"/>
    <w:lvl w:ilvl="0" w:tplc="0BEA853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B94D5E"/>
    <w:multiLevelType w:val="hybridMultilevel"/>
    <w:tmpl w:val="8CE244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A773A7"/>
    <w:multiLevelType w:val="hybridMultilevel"/>
    <w:tmpl w:val="30F6C8C8"/>
    <w:lvl w:ilvl="0" w:tplc="A134D77C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D81430"/>
    <w:multiLevelType w:val="hybridMultilevel"/>
    <w:tmpl w:val="AF9C948E"/>
    <w:lvl w:ilvl="0" w:tplc="16C24F6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F76FF5"/>
    <w:multiLevelType w:val="hybridMultilevel"/>
    <w:tmpl w:val="8D92B5D8"/>
    <w:lvl w:ilvl="0" w:tplc="BB58AF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10E02"/>
    <w:multiLevelType w:val="hybridMultilevel"/>
    <w:tmpl w:val="82A0BB3C"/>
    <w:lvl w:ilvl="0" w:tplc="724A1770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11"/>
  </w:num>
  <w:num w:numId="9">
    <w:abstractNumId w:val="0"/>
  </w:num>
  <w:num w:numId="10">
    <w:abstractNumId w:val="8"/>
  </w:num>
  <w:num w:numId="11">
    <w:abstractNumId w:val="10"/>
  </w:num>
  <w:num w:numId="12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A0C99"/>
    <w:rsid w:val="0004277A"/>
    <w:rsid w:val="00043E12"/>
    <w:rsid w:val="00083C9B"/>
    <w:rsid w:val="000A406F"/>
    <w:rsid w:val="001470FC"/>
    <w:rsid w:val="00285FDE"/>
    <w:rsid w:val="002D523A"/>
    <w:rsid w:val="002E41D1"/>
    <w:rsid w:val="002E7A17"/>
    <w:rsid w:val="003037BC"/>
    <w:rsid w:val="0030591D"/>
    <w:rsid w:val="00313FEB"/>
    <w:rsid w:val="00392DA1"/>
    <w:rsid w:val="003A77D5"/>
    <w:rsid w:val="003F3103"/>
    <w:rsid w:val="00442C58"/>
    <w:rsid w:val="004612F5"/>
    <w:rsid w:val="004B1390"/>
    <w:rsid w:val="00524139"/>
    <w:rsid w:val="005422B4"/>
    <w:rsid w:val="005462F0"/>
    <w:rsid w:val="00573494"/>
    <w:rsid w:val="00582218"/>
    <w:rsid w:val="00582FDF"/>
    <w:rsid w:val="005A0EFD"/>
    <w:rsid w:val="006552A8"/>
    <w:rsid w:val="00662406"/>
    <w:rsid w:val="00721E30"/>
    <w:rsid w:val="007B6EFC"/>
    <w:rsid w:val="00810E10"/>
    <w:rsid w:val="008A5F59"/>
    <w:rsid w:val="008B1991"/>
    <w:rsid w:val="008E196B"/>
    <w:rsid w:val="008F7F57"/>
    <w:rsid w:val="00914C7D"/>
    <w:rsid w:val="009354AB"/>
    <w:rsid w:val="0093633A"/>
    <w:rsid w:val="00936FB8"/>
    <w:rsid w:val="00A05332"/>
    <w:rsid w:val="00A51938"/>
    <w:rsid w:val="00AA0C99"/>
    <w:rsid w:val="00AA3F83"/>
    <w:rsid w:val="00B0376B"/>
    <w:rsid w:val="00B12CEE"/>
    <w:rsid w:val="00C270CC"/>
    <w:rsid w:val="00C27A3E"/>
    <w:rsid w:val="00C32F1F"/>
    <w:rsid w:val="00C55B2E"/>
    <w:rsid w:val="00C877EE"/>
    <w:rsid w:val="00C94C82"/>
    <w:rsid w:val="00CC72EB"/>
    <w:rsid w:val="00CD737E"/>
    <w:rsid w:val="00D04ECA"/>
    <w:rsid w:val="00D1524C"/>
    <w:rsid w:val="00D302E4"/>
    <w:rsid w:val="00D36EF2"/>
    <w:rsid w:val="00D77B78"/>
    <w:rsid w:val="00D9679A"/>
    <w:rsid w:val="00E260E8"/>
    <w:rsid w:val="00E31005"/>
    <w:rsid w:val="00E430E3"/>
    <w:rsid w:val="00E64353"/>
    <w:rsid w:val="00ED7147"/>
    <w:rsid w:val="00F06E19"/>
    <w:rsid w:val="00F170EF"/>
    <w:rsid w:val="00F441E4"/>
    <w:rsid w:val="00FA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6ADEE-B9B2-47B7-B9BF-83347C06A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6</cp:revision>
  <dcterms:created xsi:type="dcterms:W3CDTF">2021-09-12T13:32:00Z</dcterms:created>
  <dcterms:modified xsi:type="dcterms:W3CDTF">2021-09-16T06:39:00Z</dcterms:modified>
</cp:coreProperties>
</file>